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3178203B" w14:textId="77777777" w:rsidTr="00C524B7">
        <w:tc>
          <w:tcPr>
            <w:tcW w:w="1620" w:type="dxa"/>
            <w:tcBorders>
              <w:bottom w:val="single" w:sz="4" w:space="0" w:color="auto"/>
            </w:tcBorders>
            <w:shd w:val="clear" w:color="auto" w:fill="FFFFFF"/>
            <w:vAlign w:val="center"/>
          </w:tcPr>
          <w:p w14:paraId="4F3072EE" w14:textId="77777777" w:rsidR="00067FE2" w:rsidRDefault="00C524B7" w:rsidP="001F5A27">
            <w:pPr>
              <w:pStyle w:val="Header"/>
              <w:spacing w:before="120" w:after="120"/>
            </w:pPr>
            <w:r>
              <w:t>RMG</w:t>
            </w:r>
            <w:r w:rsidR="00067FE2">
              <w:t>RR Number</w:t>
            </w:r>
          </w:p>
        </w:tc>
        <w:tc>
          <w:tcPr>
            <w:tcW w:w="1260" w:type="dxa"/>
            <w:tcBorders>
              <w:bottom w:val="single" w:sz="4" w:space="0" w:color="auto"/>
            </w:tcBorders>
            <w:vAlign w:val="center"/>
          </w:tcPr>
          <w:p w14:paraId="10B601EF" w14:textId="592F9218" w:rsidR="00067FE2" w:rsidRDefault="00265A20" w:rsidP="001F5A27">
            <w:pPr>
              <w:pStyle w:val="Header"/>
              <w:jc w:val="center"/>
            </w:pPr>
            <w:hyperlink r:id="rId8" w:history="1">
              <w:r w:rsidRPr="00265A20">
                <w:rPr>
                  <w:rStyle w:val="Hyperlink"/>
                </w:rPr>
                <w:t>184</w:t>
              </w:r>
            </w:hyperlink>
          </w:p>
        </w:tc>
        <w:tc>
          <w:tcPr>
            <w:tcW w:w="1170" w:type="dxa"/>
            <w:tcBorders>
              <w:bottom w:val="single" w:sz="4" w:space="0" w:color="auto"/>
            </w:tcBorders>
            <w:shd w:val="clear" w:color="auto" w:fill="FFFFFF"/>
            <w:vAlign w:val="center"/>
          </w:tcPr>
          <w:p w14:paraId="3174EFC3" w14:textId="77777777" w:rsidR="00067FE2" w:rsidRDefault="00C524B7" w:rsidP="00F44236">
            <w:pPr>
              <w:pStyle w:val="Header"/>
            </w:pPr>
            <w:r>
              <w:t>RMG</w:t>
            </w:r>
            <w:r w:rsidR="00067FE2">
              <w:t>RR Title</w:t>
            </w:r>
          </w:p>
        </w:tc>
        <w:tc>
          <w:tcPr>
            <w:tcW w:w="6390" w:type="dxa"/>
            <w:tcBorders>
              <w:bottom w:val="single" w:sz="4" w:space="0" w:color="auto"/>
            </w:tcBorders>
            <w:vAlign w:val="center"/>
          </w:tcPr>
          <w:p w14:paraId="6E1EDFAF" w14:textId="2884E371" w:rsidR="00067FE2" w:rsidRDefault="001F5A27" w:rsidP="00594792">
            <w:pPr>
              <w:pStyle w:val="Header"/>
              <w:spacing w:before="120" w:after="120"/>
            </w:pPr>
            <w:r>
              <w:t>Related to NPRR</w:t>
            </w:r>
            <w:r w:rsidR="00265A20">
              <w:t>1306</w:t>
            </w:r>
            <w:r>
              <w:t xml:space="preserve">, </w:t>
            </w:r>
            <w:r w:rsidR="006D2EEA" w:rsidRPr="00346F4D">
              <w:t>Removal of Digital Certificate References for Market Participants with ERCOT MIS Access</w:t>
            </w:r>
          </w:p>
        </w:tc>
      </w:tr>
      <w:tr w:rsidR="00067FE2" w:rsidRPr="00E01925" w14:paraId="1D005A04" w14:textId="77777777" w:rsidTr="00BC2D06">
        <w:trPr>
          <w:trHeight w:val="518"/>
        </w:trPr>
        <w:tc>
          <w:tcPr>
            <w:tcW w:w="2880" w:type="dxa"/>
            <w:gridSpan w:val="2"/>
            <w:shd w:val="clear" w:color="auto" w:fill="FFFFFF"/>
            <w:vAlign w:val="center"/>
          </w:tcPr>
          <w:p w14:paraId="68794163"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0ECE5786" w14:textId="1579B503" w:rsidR="00067FE2" w:rsidRPr="00E01925" w:rsidRDefault="00C1165E" w:rsidP="00F44236">
            <w:pPr>
              <w:pStyle w:val="NormalArial"/>
            </w:pPr>
            <w:r>
              <w:t>October</w:t>
            </w:r>
            <w:r w:rsidR="001F5A27">
              <w:t xml:space="preserve"> </w:t>
            </w:r>
            <w:r w:rsidR="006D2EEA">
              <w:t>28</w:t>
            </w:r>
            <w:r w:rsidR="001F5A27">
              <w:t>, 2025</w:t>
            </w:r>
          </w:p>
        </w:tc>
      </w:tr>
      <w:tr w:rsidR="00067FE2" w14:paraId="3C4032A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318A16FB" w14:textId="77777777" w:rsidR="00067FE2" w:rsidRDefault="00067FE2" w:rsidP="00F44236">
            <w:pPr>
              <w:pStyle w:val="NormalArial"/>
            </w:pPr>
          </w:p>
        </w:tc>
        <w:tc>
          <w:tcPr>
            <w:tcW w:w="7560" w:type="dxa"/>
            <w:gridSpan w:val="2"/>
            <w:tcBorders>
              <w:top w:val="nil"/>
              <w:left w:val="nil"/>
              <w:bottom w:val="nil"/>
              <w:right w:val="nil"/>
            </w:tcBorders>
            <w:vAlign w:val="center"/>
          </w:tcPr>
          <w:p w14:paraId="19A0789F" w14:textId="77777777" w:rsidR="00067FE2" w:rsidRDefault="00067FE2" w:rsidP="00F44236">
            <w:pPr>
              <w:pStyle w:val="NormalArial"/>
            </w:pPr>
          </w:p>
        </w:tc>
      </w:tr>
      <w:tr w:rsidR="009D17F0" w14:paraId="0D51A45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5E3B757"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0BFD3E74" w14:textId="1BF9DEFD" w:rsidR="009D17F0" w:rsidRPr="00FB509B" w:rsidRDefault="0066370F" w:rsidP="00F44236">
            <w:pPr>
              <w:pStyle w:val="NormalArial"/>
            </w:pPr>
            <w:r w:rsidRPr="00FB509B">
              <w:t>Normal</w:t>
            </w:r>
          </w:p>
        </w:tc>
      </w:tr>
      <w:tr w:rsidR="009D17F0" w14:paraId="04270D3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0193F12" w14:textId="77777777" w:rsidR="009D17F0" w:rsidRDefault="00694309" w:rsidP="001F5A27">
            <w:pPr>
              <w:pStyle w:val="Header"/>
              <w:spacing w:before="120" w:after="120"/>
            </w:pPr>
            <w:r>
              <w:t>Retail Market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33955D3F" w14:textId="08E71B1D" w:rsidR="009D17F0" w:rsidRPr="00FB509B" w:rsidRDefault="0074497A" w:rsidP="00F44236">
            <w:pPr>
              <w:pStyle w:val="NormalArial"/>
            </w:pPr>
            <w:r>
              <w:t xml:space="preserve">7.2, </w:t>
            </w:r>
            <w:r w:rsidRPr="00B87DFA">
              <w:t>Market Synchronization</w:t>
            </w:r>
          </w:p>
        </w:tc>
      </w:tr>
      <w:tr w:rsidR="00C9766A" w14:paraId="4DB8AC97" w14:textId="77777777" w:rsidTr="00BC2D06">
        <w:trPr>
          <w:trHeight w:val="518"/>
        </w:trPr>
        <w:tc>
          <w:tcPr>
            <w:tcW w:w="2880" w:type="dxa"/>
            <w:gridSpan w:val="2"/>
            <w:tcBorders>
              <w:bottom w:val="single" w:sz="4" w:space="0" w:color="auto"/>
            </w:tcBorders>
            <w:shd w:val="clear" w:color="auto" w:fill="FFFFFF"/>
            <w:vAlign w:val="center"/>
          </w:tcPr>
          <w:p w14:paraId="6932837E" w14:textId="77777777" w:rsidR="00C9766A" w:rsidRDefault="00625E5D" w:rsidP="001F5A2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68F84194" w14:textId="25372DFE" w:rsidR="001F5A27" w:rsidRDefault="001F5A27" w:rsidP="001F5A27">
            <w:pPr>
              <w:pStyle w:val="NormalArial"/>
              <w:spacing w:before="120" w:after="120"/>
            </w:pPr>
            <w:r w:rsidRPr="001F5A27">
              <w:t xml:space="preserve">Commercial Operations Market Guide Revision Request (COPMGRR) </w:t>
            </w:r>
            <w:r w:rsidR="00265A20">
              <w:t>052</w:t>
            </w:r>
            <w:r w:rsidRPr="001F5A27">
              <w:t>, Related to NPRR</w:t>
            </w:r>
            <w:r w:rsidR="00265A20">
              <w:t>1306</w:t>
            </w:r>
            <w:r w:rsidRPr="001F5A27">
              <w:t xml:space="preserve">, </w:t>
            </w:r>
            <w:r w:rsidR="006D2EEA" w:rsidRPr="006D2EEA">
              <w:t>Removal of Digital Certificate References for Market Participants with ERCOT MIS Access</w:t>
            </w:r>
          </w:p>
          <w:p w14:paraId="0A4AB2B4" w14:textId="4851F8BA" w:rsidR="00C9766A" w:rsidRDefault="001F5A27" w:rsidP="001F5A27">
            <w:pPr>
              <w:pStyle w:val="NormalArial"/>
              <w:spacing w:after="120"/>
            </w:pPr>
            <w:r>
              <w:t>Nodal Protocol Revision Request (NPRR)</w:t>
            </w:r>
            <w:r w:rsidR="000D3BEA">
              <w:t xml:space="preserve"> </w:t>
            </w:r>
            <w:r w:rsidR="00265A20">
              <w:t>1306</w:t>
            </w:r>
            <w:r>
              <w:t xml:space="preserve">, </w:t>
            </w:r>
            <w:r w:rsidR="006D2EEA" w:rsidRPr="006D2EEA">
              <w:t>Removal of Digital Certificate References for Market Participants with ERCOT MIS Access</w:t>
            </w:r>
          </w:p>
          <w:p w14:paraId="51EB5F6D" w14:textId="1D38D214" w:rsidR="001F5A27" w:rsidRPr="00FB509B" w:rsidRDefault="001F5A27" w:rsidP="001F5A27">
            <w:pPr>
              <w:pStyle w:val="NormalArial"/>
              <w:spacing w:after="120"/>
            </w:pPr>
            <w:r>
              <w:t xml:space="preserve">Verifiable Cost Manual Revision Request (VCMRR) </w:t>
            </w:r>
            <w:r w:rsidR="00265A20">
              <w:t>045</w:t>
            </w:r>
            <w:r>
              <w:t>, Related to NPRR</w:t>
            </w:r>
            <w:r w:rsidR="00265A20">
              <w:t>1306</w:t>
            </w:r>
            <w:r>
              <w:t xml:space="preserve">, </w:t>
            </w:r>
            <w:r w:rsidR="006D2EEA" w:rsidRPr="006D2EEA">
              <w:t>Removal of Digital Certificate References for Market Participants with ERCOT MIS Access</w:t>
            </w:r>
          </w:p>
        </w:tc>
      </w:tr>
      <w:tr w:rsidR="009D17F0" w14:paraId="773FC7F8" w14:textId="77777777" w:rsidTr="00BC2D06">
        <w:trPr>
          <w:trHeight w:val="518"/>
        </w:trPr>
        <w:tc>
          <w:tcPr>
            <w:tcW w:w="2880" w:type="dxa"/>
            <w:gridSpan w:val="2"/>
            <w:tcBorders>
              <w:bottom w:val="single" w:sz="4" w:space="0" w:color="auto"/>
            </w:tcBorders>
            <w:shd w:val="clear" w:color="auto" w:fill="FFFFFF"/>
            <w:vAlign w:val="center"/>
          </w:tcPr>
          <w:p w14:paraId="40C20E7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FB11356" w14:textId="3CF9B8CC" w:rsidR="009D17F0" w:rsidRPr="00FB509B" w:rsidRDefault="0074497A" w:rsidP="001F5A27">
            <w:pPr>
              <w:pStyle w:val="NormalArial"/>
              <w:spacing w:before="120" w:after="120"/>
            </w:pPr>
            <w:r>
              <w:t xml:space="preserve">This </w:t>
            </w:r>
            <w:r w:rsidR="001F5A27">
              <w:t xml:space="preserve">Retail Market Guide </w:t>
            </w:r>
            <w:r>
              <w:t xml:space="preserve">Revision Request </w:t>
            </w:r>
            <w:r w:rsidR="001F5A27">
              <w:t xml:space="preserve">(RMGRR) </w:t>
            </w:r>
            <w:r>
              <w:t xml:space="preserve">replaces the concept of “Digital Certificates” throughout the Retail Market Guide with a new concept where individuals affiliated with a Market Participant can be granted certain restricted access by each individual Market Participant’s </w:t>
            </w:r>
            <w:r w:rsidRPr="31D1002F">
              <w:t xml:space="preserve">User Security Administrator (USA).  </w:t>
            </w:r>
          </w:p>
        </w:tc>
      </w:tr>
      <w:tr w:rsidR="009D17F0" w14:paraId="0F51FB2C" w14:textId="77777777" w:rsidTr="00625E5D">
        <w:trPr>
          <w:trHeight w:val="518"/>
        </w:trPr>
        <w:tc>
          <w:tcPr>
            <w:tcW w:w="2880" w:type="dxa"/>
            <w:gridSpan w:val="2"/>
            <w:shd w:val="clear" w:color="auto" w:fill="FFFFFF"/>
            <w:vAlign w:val="center"/>
          </w:tcPr>
          <w:p w14:paraId="64E76D80" w14:textId="77777777" w:rsidR="009D17F0" w:rsidRDefault="009D17F0" w:rsidP="00F44236">
            <w:pPr>
              <w:pStyle w:val="Header"/>
            </w:pPr>
            <w:r>
              <w:t>Reason for Revision</w:t>
            </w:r>
          </w:p>
        </w:tc>
        <w:tc>
          <w:tcPr>
            <w:tcW w:w="7560" w:type="dxa"/>
            <w:gridSpan w:val="2"/>
            <w:vAlign w:val="center"/>
          </w:tcPr>
          <w:p w14:paraId="06BE8014" w14:textId="515850F1" w:rsidR="00CA3993" w:rsidRDefault="00672A82" w:rsidP="00CA3993">
            <w:pPr>
              <w:pStyle w:val="NormalArial"/>
              <w:tabs>
                <w:tab w:val="left" w:pos="432"/>
              </w:tabs>
              <w:spacing w:before="120"/>
              <w:ind w:left="432" w:hanging="432"/>
              <w:rPr>
                <w:rFonts w:cs="Arial"/>
                <w:color w:val="000000"/>
              </w:rPr>
            </w:pPr>
            <w:r>
              <w:pict w14:anchorId="34C67F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5pt;height:15.05pt">
                  <v:imagedata r:id="rId9" o:title=""/>
                </v:shape>
              </w:pict>
            </w:r>
            <w:r w:rsidR="00CA3993" w:rsidRPr="006629C8">
              <w:t xml:space="preserve">  </w:t>
            </w:r>
            <w:hyperlink r:id="rId10" w:history="1">
              <w:r w:rsidR="00CA3993" w:rsidRPr="00BD53C5">
                <w:rPr>
                  <w:rStyle w:val="Hyperlink"/>
                  <w:rFonts w:cs="Arial"/>
                </w:rPr>
                <w:t>Strategic Plan</w:t>
              </w:r>
            </w:hyperlink>
            <w:r w:rsidR="00CA3993">
              <w:rPr>
                <w:rFonts w:cs="Arial"/>
                <w:color w:val="000000"/>
              </w:rPr>
              <w:t xml:space="preserve"> Objective 1 – </w:t>
            </w:r>
            <w:r w:rsidR="00CA3993" w:rsidRPr="00BD53C5">
              <w:rPr>
                <w:rFonts w:cs="Arial"/>
                <w:color w:val="000000"/>
              </w:rPr>
              <w:t>Be an industry leader for grid reliability and resilience</w:t>
            </w:r>
          </w:p>
          <w:p w14:paraId="554433B7" w14:textId="65990FD7" w:rsidR="00CA3993" w:rsidRPr="00BD53C5" w:rsidRDefault="00672A82" w:rsidP="00CA3993">
            <w:pPr>
              <w:pStyle w:val="NormalArial"/>
              <w:tabs>
                <w:tab w:val="left" w:pos="432"/>
              </w:tabs>
              <w:spacing w:before="120"/>
              <w:ind w:left="432" w:hanging="432"/>
              <w:rPr>
                <w:rFonts w:cs="Arial"/>
                <w:color w:val="000000"/>
              </w:rPr>
            </w:pPr>
            <w:r>
              <w:pict w14:anchorId="3E0566FF">
                <v:shape id="_x0000_i1026" type="#_x0000_t75" style="width:15.65pt;height:15.05pt">
                  <v:imagedata r:id="rId9" o:title=""/>
                </v:shape>
              </w:pict>
            </w:r>
            <w:r w:rsidR="00CA3993" w:rsidRPr="00CD242D">
              <w:t xml:space="preserve">  </w:t>
            </w:r>
            <w:hyperlink r:id="rId11" w:history="1">
              <w:r w:rsidR="00CA3993" w:rsidRPr="00BD53C5">
                <w:rPr>
                  <w:rStyle w:val="Hyperlink"/>
                  <w:rFonts w:cs="Arial"/>
                </w:rPr>
                <w:t>Strategic Plan</w:t>
              </w:r>
            </w:hyperlink>
            <w:r w:rsidR="00CA3993">
              <w:rPr>
                <w:rFonts w:cs="Arial"/>
                <w:color w:val="000000"/>
              </w:rPr>
              <w:t xml:space="preserve"> Objective 2 - </w:t>
            </w:r>
            <w:r w:rsidR="00CA3993" w:rsidRPr="00BD53C5">
              <w:rPr>
                <w:rFonts w:cs="Arial"/>
                <w:color w:val="000000"/>
              </w:rPr>
              <w:t>Enhance the ERCOT region’s economic competitiveness</w:t>
            </w:r>
            <w:r w:rsidR="00CA3993">
              <w:rPr>
                <w:rFonts w:cs="Arial"/>
                <w:color w:val="000000"/>
              </w:rPr>
              <w:t xml:space="preserve"> </w:t>
            </w:r>
            <w:r w:rsidR="00CA3993" w:rsidRPr="00BD53C5">
              <w:rPr>
                <w:rFonts w:cs="Arial"/>
                <w:color w:val="000000"/>
              </w:rPr>
              <w:t>with respect to trends in wholesale power rates and retail</w:t>
            </w:r>
            <w:r w:rsidR="00CA3993">
              <w:rPr>
                <w:rFonts w:cs="Arial"/>
                <w:color w:val="000000"/>
              </w:rPr>
              <w:t xml:space="preserve"> </w:t>
            </w:r>
            <w:r w:rsidR="00CA3993" w:rsidRPr="00BD53C5">
              <w:rPr>
                <w:rFonts w:cs="Arial"/>
                <w:color w:val="000000"/>
              </w:rPr>
              <w:t>electricity prices to consumers</w:t>
            </w:r>
          </w:p>
          <w:p w14:paraId="3480D304" w14:textId="18942292" w:rsidR="00CA3993" w:rsidRPr="00BD53C5" w:rsidRDefault="00672A82" w:rsidP="00CA3993">
            <w:pPr>
              <w:pStyle w:val="NormalArial"/>
              <w:spacing w:before="120"/>
              <w:ind w:left="432" w:hanging="432"/>
              <w:rPr>
                <w:rFonts w:cs="Arial"/>
                <w:color w:val="000000"/>
              </w:rPr>
            </w:pPr>
            <w:r>
              <w:pict w14:anchorId="704D2AD6">
                <v:shape id="_x0000_i1027" type="#_x0000_t75" style="width:15.65pt;height:15.05pt">
                  <v:imagedata r:id="rId9" o:title=""/>
                </v:shape>
              </w:pict>
            </w:r>
            <w:r w:rsidR="00CA3993" w:rsidRPr="006629C8">
              <w:t xml:space="preserve">  </w:t>
            </w:r>
            <w:hyperlink r:id="rId12" w:history="1">
              <w:r w:rsidR="00CA3993" w:rsidRPr="00BD53C5">
                <w:rPr>
                  <w:rStyle w:val="Hyperlink"/>
                  <w:rFonts w:cs="Arial"/>
                </w:rPr>
                <w:t>Strategic Plan</w:t>
              </w:r>
            </w:hyperlink>
            <w:r w:rsidR="00CA3993">
              <w:rPr>
                <w:rFonts w:cs="Arial"/>
                <w:color w:val="000000"/>
              </w:rPr>
              <w:t xml:space="preserve"> Objective 3 - </w:t>
            </w:r>
            <w:r w:rsidR="00CA3993" w:rsidRPr="00BD53C5">
              <w:rPr>
                <w:rFonts w:cs="Arial"/>
                <w:color w:val="000000"/>
              </w:rPr>
              <w:t>Advance ERCOT, Inc. as an</w:t>
            </w:r>
            <w:r w:rsidR="00CA3993">
              <w:rPr>
                <w:rFonts w:cs="Arial"/>
                <w:color w:val="000000"/>
              </w:rPr>
              <w:t xml:space="preserve"> </w:t>
            </w:r>
            <w:r w:rsidR="00CA3993" w:rsidRPr="00BD53C5">
              <w:rPr>
                <w:rFonts w:cs="Arial"/>
                <w:color w:val="000000"/>
              </w:rPr>
              <w:t>independent leading</w:t>
            </w:r>
            <w:r w:rsidR="00CA3993">
              <w:rPr>
                <w:rFonts w:cs="Arial"/>
                <w:color w:val="000000"/>
              </w:rPr>
              <w:t xml:space="preserve"> </w:t>
            </w:r>
            <w:r w:rsidR="00CA3993" w:rsidRPr="00BD53C5">
              <w:rPr>
                <w:rFonts w:cs="Arial"/>
                <w:color w:val="000000"/>
              </w:rPr>
              <w:t>industry expert and an employer of choice by fostering</w:t>
            </w:r>
            <w:r w:rsidR="00CA3993">
              <w:rPr>
                <w:rFonts w:cs="Arial"/>
                <w:color w:val="000000"/>
              </w:rPr>
              <w:t xml:space="preserve"> </w:t>
            </w:r>
            <w:r w:rsidR="00CA3993" w:rsidRPr="00BD53C5">
              <w:rPr>
                <w:rFonts w:cs="Arial"/>
                <w:color w:val="000000"/>
              </w:rPr>
              <w:t>innovation, investing in our people, and emphasizing the</w:t>
            </w:r>
            <w:r w:rsidR="00CA3993">
              <w:rPr>
                <w:rFonts w:cs="Arial"/>
                <w:color w:val="000000"/>
              </w:rPr>
              <w:t xml:space="preserve"> </w:t>
            </w:r>
            <w:r w:rsidR="00CA3993" w:rsidRPr="00BD53C5">
              <w:rPr>
                <w:rFonts w:cs="Arial"/>
                <w:color w:val="000000"/>
              </w:rPr>
              <w:t>importance of our mission</w:t>
            </w:r>
          </w:p>
          <w:p w14:paraId="0C2395CD" w14:textId="515A21F4" w:rsidR="001F5A27" w:rsidRDefault="00672A82" w:rsidP="001F5A27">
            <w:pPr>
              <w:pStyle w:val="NormalArial"/>
              <w:spacing w:before="120"/>
              <w:rPr>
                <w:iCs/>
                <w:kern w:val="24"/>
              </w:rPr>
            </w:pPr>
            <w:r>
              <w:pict w14:anchorId="5D40705D">
                <v:shape id="_x0000_i1028" type="#_x0000_t75" style="width:15.65pt;height:15.05pt">
                  <v:imagedata r:id="rId13" o:title=""/>
                </v:shape>
              </w:pict>
            </w:r>
            <w:r w:rsidR="001F5A27" w:rsidRPr="006629C8">
              <w:t xml:space="preserve">  </w:t>
            </w:r>
            <w:r w:rsidR="001F5A27" w:rsidRPr="00344591">
              <w:rPr>
                <w:iCs/>
                <w:kern w:val="24"/>
              </w:rPr>
              <w:t>General system and/or process improvement(s)</w:t>
            </w:r>
          </w:p>
          <w:p w14:paraId="2DA0BBF3" w14:textId="1043721F" w:rsidR="00CA3993" w:rsidRDefault="00672A82" w:rsidP="00CA3993">
            <w:pPr>
              <w:pStyle w:val="NormalArial"/>
              <w:spacing w:before="120"/>
              <w:rPr>
                <w:iCs/>
                <w:kern w:val="24"/>
              </w:rPr>
            </w:pPr>
            <w:r>
              <w:pict w14:anchorId="2449CCB3">
                <v:shape id="_x0000_i1029" type="#_x0000_t75" style="width:15.65pt;height:15.05pt">
                  <v:imagedata r:id="rId9" o:title=""/>
                </v:shape>
              </w:pict>
            </w:r>
            <w:r w:rsidR="00CA3993" w:rsidRPr="006629C8">
              <w:t xml:space="preserve">  </w:t>
            </w:r>
            <w:r w:rsidR="00CA3993">
              <w:rPr>
                <w:iCs/>
                <w:kern w:val="24"/>
              </w:rPr>
              <w:t>Regulatory requirements</w:t>
            </w:r>
          </w:p>
          <w:p w14:paraId="0A571D9E" w14:textId="7C499A8D" w:rsidR="00CA3993" w:rsidRPr="00CD242D" w:rsidRDefault="00672A82" w:rsidP="00CA3993">
            <w:pPr>
              <w:pStyle w:val="NormalArial"/>
              <w:spacing w:before="120"/>
              <w:rPr>
                <w:rFonts w:cs="Arial"/>
                <w:color w:val="000000"/>
              </w:rPr>
            </w:pPr>
            <w:r>
              <w:lastRenderedPageBreak/>
              <w:pict w14:anchorId="3E3EB54F">
                <v:shape id="_x0000_i1030" type="#_x0000_t75" style="width:15.65pt;height:15.05pt">
                  <v:imagedata r:id="rId9" o:title=""/>
                </v:shape>
              </w:pict>
            </w:r>
            <w:r w:rsidR="00CA3993" w:rsidRPr="006629C8">
              <w:t xml:space="preserve">  </w:t>
            </w:r>
            <w:r w:rsidR="00CA3993">
              <w:rPr>
                <w:rFonts w:cs="Arial"/>
                <w:color w:val="000000"/>
              </w:rPr>
              <w:t>ERCOT Board/PUCT Directive</w:t>
            </w:r>
          </w:p>
          <w:p w14:paraId="4B17DCB0" w14:textId="77777777" w:rsidR="00CA3993" w:rsidRDefault="00CA3993" w:rsidP="00CA3993">
            <w:pPr>
              <w:pStyle w:val="NormalArial"/>
              <w:rPr>
                <w:i/>
                <w:sz w:val="20"/>
                <w:szCs w:val="20"/>
              </w:rPr>
            </w:pPr>
          </w:p>
          <w:p w14:paraId="6D7A1ECE" w14:textId="77777777" w:rsidR="00CA3993" w:rsidRDefault="00CA3993" w:rsidP="00CA3993">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5CD5C0CA" w14:textId="04C28073" w:rsidR="00FC3D4B" w:rsidRPr="001313B4" w:rsidRDefault="00FC3D4B" w:rsidP="00E71C39">
            <w:pPr>
              <w:pStyle w:val="NormalArial"/>
              <w:rPr>
                <w:iCs/>
                <w:kern w:val="24"/>
              </w:rPr>
            </w:pPr>
          </w:p>
        </w:tc>
      </w:tr>
      <w:tr w:rsidR="00CA3993" w14:paraId="0F56FB59" w14:textId="77777777" w:rsidTr="00BC2D06">
        <w:trPr>
          <w:trHeight w:val="518"/>
        </w:trPr>
        <w:tc>
          <w:tcPr>
            <w:tcW w:w="2880" w:type="dxa"/>
            <w:gridSpan w:val="2"/>
            <w:tcBorders>
              <w:bottom w:val="single" w:sz="4" w:space="0" w:color="auto"/>
            </w:tcBorders>
            <w:shd w:val="clear" w:color="auto" w:fill="FFFFFF"/>
            <w:vAlign w:val="center"/>
          </w:tcPr>
          <w:p w14:paraId="571D8F24" w14:textId="7C139C0D" w:rsidR="00CA3993" w:rsidRDefault="00CA3993" w:rsidP="00CA3993">
            <w:pPr>
              <w:pStyle w:val="Header"/>
            </w:pPr>
            <w:r>
              <w:lastRenderedPageBreak/>
              <w:t>Justification of Reason for Revision and Market Impacts</w:t>
            </w:r>
          </w:p>
        </w:tc>
        <w:tc>
          <w:tcPr>
            <w:tcW w:w="7560" w:type="dxa"/>
            <w:gridSpan w:val="2"/>
            <w:tcBorders>
              <w:bottom w:val="single" w:sz="4" w:space="0" w:color="auto"/>
            </w:tcBorders>
            <w:vAlign w:val="center"/>
          </w:tcPr>
          <w:p w14:paraId="47F37F51" w14:textId="639CFBCB" w:rsidR="00C1165E" w:rsidRDefault="00C1165E" w:rsidP="00C1165E">
            <w:pPr>
              <w:pStyle w:val="NormalArial"/>
              <w:spacing w:before="120" w:after="120" w:line="259" w:lineRule="auto"/>
            </w:pPr>
            <w:r>
              <w:t>This RMGRR accompanies NPRR</w:t>
            </w:r>
            <w:r w:rsidR="00265A20">
              <w:t>1306</w:t>
            </w:r>
            <w:r>
              <w:t xml:space="preserve">, which proposes changes to the binding language in the Protocols that limit ERCOT to using Digital Certificates for Market Participant’s access to the Market Information System (MIS) Secure Area and the MIS Certified Area.  </w:t>
            </w:r>
          </w:p>
          <w:p w14:paraId="63682DAD" w14:textId="0605E09E" w:rsidR="00C1165E" w:rsidRDefault="00C1165E" w:rsidP="00C1165E">
            <w:pPr>
              <w:pStyle w:val="NormalArial"/>
              <w:spacing w:before="120" w:after="120" w:line="259" w:lineRule="auto"/>
            </w:pPr>
            <w:r>
              <w:t xml:space="preserve">These changes will allow ERCOT to implement modern technology and systems for access for Market Participants in a more secure way using </w:t>
            </w:r>
            <w:r w:rsidR="006D2EEA">
              <w:t>“multi</w:t>
            </w:r>
            <w:r>
              <w:t>-</w:t>
            </w:r>
            <w:r w:rsidR="006D2EEA">
              <w:t xml:space="preserve">factor authentication” </w:t>
            </w:r>
            <w:r>
              <w:t xml:space="preserve">(MFA).  These modifications </w:t>
            </w:r>
            <w:proofErr w:type="gramStart"/>
            <w:r>
              <w:t>also</w:t>
            </w:r>
            <w:proofErr w:type="gramEnd"/>
            <w:r>
              <w:t xml:space="preserve"> </w:t>
            </w:r>
            <w:proofErr w:type="gramStart"/>
            <w:r>
              <w:t>future-proof</w:t>
            </w:r>
            <w:proofErr w:type="gramEnd"/>
            <w:r>
              <w:t xml:space="preserve"> the Protocols which will allow ERCOT, and the industry, to continue to provide efficient and secure access as technology changes.</w:t>
            </w:r>
          </w:p>
          <w:p w14:paraId="24092ED9" w14:textId="77BF88AF" w:rsidR="00CA3993" w:rsidRPr="00625E5D" w:rsidRDefault="00C1165E" w:rsidP="00C1165E">
            <w:pPr>
              <w:pStyle w:val="NormalArial"/>
              <w:spacing w:before="120" w:after="120"/>
              <w:rPr>
                <w:iCs/>
                <w:kern w:val="24"/>
              </w:rPr>
            </w:pPr>
            <w:r>
              <w:t>NPRR</w:t>
            </w:r>
            <w:r w:rsidR="00265A20">
              <w:t>1306</w:t>
            </w:r>
            <w:r>
              <w:t xml:space="preserve"> also enable</w:t>
            </w:r>
            <w:r w:rsidR="006D2EEA">
              <w:t>s</w:t>
            </w:r>
            <w:r>
              <w:t xml:space="preserve"> </w:t>
            </w:r>
            <w:r w:rsidR="006D2EEA" w:rsidRPr="006D2EEA">
              <w:t>ERCOT to improve user experience through future projects to improve ERCOT’s security posture.  Currently, one user is required to have separate Digital Certificates for each Market Participant and each instance of registration the Market Participant they represent has in ERCOT systems.  For an individual who is affiliated with multiple Market Participants, each of which may have multiple registered instances, that one person will have multiple Digital Certificates to keep track of, which is unwieldy when navigating which Digital Certificate is being used for which Market Participant.  NPRR</w:t>
            </w:r>
            <w:r w:rsidR="00265A20">
              <w:t>1306</w:t>
            </w:r>
            <w:r w:rsidR="006D2EEA" w:rsidRPr="006D2EEA">
              <w:t xml:space="preserve"> will allow future projects to remove Digital Certificates as a mandatory use case for each Market Participant represented and, instead, access will be allowed through a single identity.</w:t>
            </w:r>
          </w:p>
        </w:tc>
      </w:tr>
    </w:tbl>
    <w:p w14:paraId="16F547D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74497A" w14:paraId="381618D6" w14:textId="77777777" w:rsidTr="00D176CF">
        <w:trPr>
          <w:cantSplit/>
          <w:trHeight w:val="432"/>
        </w:trPr>
        <w:tc>
          <w:tcPr>
            <w:tcW w:w="2880" w:type="dxa"/>
            <w:shd w:val="clear" w:color="auto" w:fill="FFFFFF"/>
            <w:vAlign w:val="center"/>
          </w:tcPr>
          <w:p w14:paraId="7AE10865" w14:textId="77777777" w:rsidR="0074497A" w:rsidRPr="00B93CA0" w:rsidRDefault="0074497A" w:rsidP="0074497A">
            <w:pPr>
              <w:pStyle w:val="Header"/>
              <w:rPr>
                <w:bCs w:val="0"/>
              </w:rPr>
            </w:pPr>
            <w:r w:rsidRPr="00B93CA0">
              <w:rPr>
                <w:bCs w:val="0"/>
              </w:rPr>
              <w:t>Name</w:t>
            </w:r>
          </w:p>
        </w:tc>
        <w:tc>
          <w:tcPr>
            <w:tcW w:w="7560" w:type="dxa"/>
            <w:vAlign w:val="center"/>
          </w:tcPr>
          <w:p w14:paraId="260C11DD" w14:textId="35DF158E" w:rsidR="0074497A" w:rsidRDefault="0074497A" w:rsidP="0074497A">
            <w:pPr>
              <w:pStyle w:val="NormalArial"/>
            </w:pPr>
            <w:r>
              <w:t>Nicholas Jessett</w:t>
            </w:r>
            <w:r w:rsidR="00731488">
              <w:t xml:space="preserve"> </w:t>
            </w:r>
            <w:r>
              <w:t>/</w:t>
            </w:r>
            <w:r w:rsidR="00731488">
              <w:t xml:space="preserve"> </w:t>
            </w:r>
            <w:r>
              <w:t>Katherine Gross</w:t>
            </w:r>
          </w:p>
        </w:tc>
      </w:tr>
      <w:tr w:rsidR="0074497A" w14:paraId="381993F9" w14:textId="77777777" w:rsidTr="00D176CF">
        <w:trPr>
          <w:cantSplit/>
          <w:trHeight w:val="432"/>
        </w:trPr>
        <w:tc>
          <w:tcPr>
            <w:tcW w:w="2880" w:type="dxa"/>
            <w:shd w:val="clear" w:color="auto" w:fill="FFFFFF"/>
            <w:vAlign w:val="center"/>
          </w:tcPr>
          <w:p w14:paraId="42C3A382" w14:textId="77777777" w:rsidR="0074497A" w:rsidRPr="00B93CA0" w:rsidRDefault="0074497A" w:rsidP="0074497A">
            <w:pPr>
              <w:pStyle w:val="Header"/>
              <w:rPr>
                <w:bCs w:val="0"/>
              </w:rPr>
            </w:pPr>
            <w:r w:rsidRPr="00B93CA0">
              <w:rPr>
                <w:bCs w:val="0"/>
              </w:rPr>
              <w:t>E-mail Address</w:t>
            </w:r>
          </w:p>
        </w:tc>
        <w:tc>
          <w:tcPr>
            <w:tcW w:w="7560" w:type="dxa"/>
            <w:vAlign w:val="center"/>
          </w:tcPr>
          <w:p w14:paraId="66647CEE" w14:textId="11E763D1" w:rsidR="0074497A" w:rsidRDefault="0026799C" w:rsidP="0074497A">
            <w:pPr>
              <w:pStyle w:val="NormalArial"/>
            </w:pPr>
            <w:hyperlink r:id="rId14" w:history="1">
              <w:r w:rsidRPr="007C2C24">
                <w:rPr>
                  <w:rStyle w:val="Hyperlink"/>
                </w:rPr>
                <w:t>nicholas.jessett@ercot.com</w:t>
              </w:r>
            </w:hyperlink>
            <w:r>
              <w:t xml:space="preserve"> </w:t>
            </w:r>
            <w:r w:rsidR="00731488" w:rsidRPr="0026799C">
              <w:t>/</w:t>
            </w:r>
            <w:r w:rsidR="0074497A">
              <w:t xml:space="preserve"> </w:t>
            </w:r>
            <w:hyperlink r:id="rId15">
              <w:r w:rsidR="0074497A" w:rsidRPr="31D1002F">
                <w:rPr>
                  <w:rStyle w:val="Hyperlink"/>
                </w:rPr>
                <w:t>katherine.gross@ercot.com</w:t>
              </w:r>
            </w:hyperlink>
            <w:r w:rsidR="0074497A">
              <w:t xml:space="preserve"> </w:t>
            </w:r>
          </w:p>
        </w:tc>
      </w:tr>
      <w:tr w:rsidR="0074497A" w14:paraId="147B8F0B" w14:textId="77777777" w:rsidTr="00D176CF">
        <w:trPr>
          <w:cantSplit/>
          <w:trHeight w:val="432"/>
        </w:trPr>
        <w:tc>
          <w:tcPr>
            <w:tcW w:w="2880" w:type="dxa"/>
            <w:shd w:val="clear" w:color="auto" w:fill="FFFFFF"/>
            <w:vAlign w:val="center"/>
          </w:tcPr>
          <w:p w14:paraId="484E854F" w14:textId="77777777" w:rsidR="0074497A" w:rsidRPr="00B93CA0" w:rsidRDefault="0074497A" w:rsidP="0074497A">
            <w:pPr>
              <w:pStyle w:val="Header"/>
              <w:rPr>
                <w:bCs w:val="0"/>
              </w:rPr>
            </w:pPr>
            <w:r w:rsidRPr="00B93CA0">
              <w:rPr>
                <w:bCs w:val="0"/>
              </w:rPr>
              <w:t>Company</w:t>
            </w:r>
          </w:p>
        </w:tc>
        <w:tc>
          <w:tcPr>
            <w:tcW w:w="7560" w:type="dxa"/>
            <w:vAlign w:val="center"/>
          </w:tcPr>
          <w:p w14:paraId="075CF6FA" w14:textId="399351C6" w:rsidR="0074497A" w:rsidRDefault="0074497A" w:rsidP="0074497A">
            <w:pPr>
              <w:pStyle w:val="NormalArial"/>
            </w:pPr>
            <w:r>
              <w:t xml:space="preserve">ERCOT </w:t>
            </w:r>
          </w:p>
        </w:tc>
      </w:tr>
      <w:tr w:rsidR="0074497A"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74497A" w:rsidRPr="00B93CA0" w:rsidRDefault="0074497A" w:rsidP="0074497A">
            <w:pPr>
              <w:pStyle w:val="Header"/>
              <w:rPr>
                <w:bCs w:val="0"/>
              </w:rPr>
            </w:pPr>
            <w:r w:rsidRPr="00B93CA0">
              <w:rPr>
                <w:bCs w:val="0"/>
              </w:rPr>
              <w:t>Phone Number</w:t>
            </w:r>
          </w:p>
        </w:tc>
        <w:tc>
          <w:tcPr>
            <w:tcW w:w="7560" w:type="dxa"/>
            <w:tcBorders>
              <w:bottom w:val="single" w:sz="4" w:space="0" w:color="auto"/>
            </w:tcBorders>
            <w:vAlign w:val="center"/>
          </w:tcPr>
          <w:p w14:paraId="0FE7E6B5" w14:textId="36F315B5" w:rsidR="0074497A" w:rsidRDefault="0074497A" w:rsidP="0074497A">
            <w:pPr>
              <w:pStyle w:val="NormalArial"/>
            </w:pPr>
            <w:r>
              <w:t>512-248-6746</w:t>
            </w:r>
            <w:r w:rsidR="0026799C">
              <w:t xml:space="preserve"> / </w:t>
            </w:r>
            <w:r w:rsidR="0026799C" w:rsidRPr="0026799C">
              <w:t>512-225-7184</w:t>
            </w:r>
          </w:p>
        </w:tc>
      </w:tr>
      <w:tr w:rsidR="009A3772" w14:paraId="2F68A592" w14:textId="77777777" w:rsidTr="00D176CF">
        <w:trPr>
          <w:cantSplit/>
          <w:trHeight w:val="432"/>
        </w:trPr>
        <w:tc>
          <w:tcPr>
            <w:tcW w:w="2880" w:type="dxa"/>
            <w:shd w:val="clear" w:color="auto" w:fill="FFFFFF"/>
            <w:vAlign w:val="center"/>
          </w:tcPr>
          <w:p w14:paraId="3110DFF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F6C78F1" w14:textId="77777777" w:rsidR="009A3772" w:rsidRDefault="009A3772">
            <w:pPr>
              <w:pStyle w:val="NormalArial"/>
            </w:pPr>
          </w:p>
        </w:tc>
      </w:tr>
      <w:tr w:rsidR="009A3772"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D345E6" w14:textId="2EA58E04" w:rsidR="009A3772" w:rsidRDefault="00731488">
            <w:pPr>
              <w:pStyle w:val="NormalArial"/>
            </w:pPr>
            <w:r>
              <w:t>Not Applicable</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731488" w:rsidRPr="00D56D61" w14:paraId="701D0B05" w14:textId="77777777" w:rsidTr="00D176CF">
        <w:trPr>
          <w:cantSplit/>
          <w:trHeight w:val="432"/>
        </w:trPr>
        <w:tc>
          <w:tcPr>
            <w:tcW w:w="2880" w:type="dxa"/>
            <w:vAlign w:val="center"/>
          </w:tcPr>
          <w:p w14:paraId="7CF87E00" w14:textId="77777777" w:rsidR="00731488" w:rsidRPr="007C199B" w:rsidRDefault="00731488" w:rsidP="00731488">
            <w:pPr>
              <w:pStyle w:val="NormalArial"/>
              <w:rPr>
                <w:b/>
              </w:rPr>
            </w:pPr>
            <w:r w:rsidRPr="007C199B">
              <w:rPr>
                <w:b/>
              </w:rPr>
              <w:lastRenderedPageBreak/>
              <w:t>Name</w:t>
            </w:r>
          </w:p>
        </w:tc>
        <w:tc>
          <w:tcPr>
            <w:tcW w:w="7560" w:type="dxa"/>
            <w:vAlign w:val="center"/>
          </w:tcPr>
          <w:p w14:paraId="6406B365" w14:textId="73F32654" w:rsidR="00731488" w:rsidRPr="00D56D61" w:rsidRDefault="00731488" w:rsidP="00731488">
            <w:pPr>
              <w:pStyle w:val="NormalArial"/>
            </w:pPr>
            <w:r>
              <w:t>Jordan Troublefield</w:t>
            </w:r>
          </w:p>
        </w:tc>
      </w:tr>
      <w:tr w:rsidR="00731488" w:rsidRPr="00D56D61" w14:paraId="446DA146" w14:textId="77777777" w:rsidTr="00D176CF">
        <w:trPr>
          <w:cantSplit/>
          <w:trHeight w:val="432"/>
        </w:trPr>
        <w:tc>
          <w:tcPr>
            <w:tcW w:w="2880" w:type="dxa"/>
            <w:vAlign w:val="center"/>
          </w:tcPr>
          <w:p w14:paraId="253CBD26" w14:textId="77777777" w:rsidR="00731488" w:rsidRPr="007C199B" w:rsidRDefault="00731488" w:rsidP="00731488">
            <w:pPr>
              <w:pStyle w:val="NormalArial"/>
              <w:rPr>
                <w:b/>
              </w:rPr>
            </w:pPr>
            <w:r w:rsidRPr="007C199B">
              <w:rPr>
                <w:b/>
              </w:rPr>
              <w:t>E-Mail Address</w:t>
            </w:r>
          </w:p>
        </w:tc>
        <w:tc>
          <w:tcPr>
            <w:tcW w:w="7560" w:type="dxa"/>
            <w:vAlign w:val="center"/>
          </w:tcPr>
          <w:p w14:paraId="263117E0" w14:textId="52126D09" w:rsidR="00731488" w:rsidRPr="00D56D61" w:rsidRDefault="00731488" w:rsidP="00731488">
            <w:pPr>
              <w:pStyle w:val="NormalArial"/>
            </w:pPr>
            <w:hyperlink r:id="rId16" w:history="1">
              <w:r w:rsidRPr="004F57F6">
                <w:rPr>
                  <w:rStyle w:val="Hyperlink"/>
                </w:rPr>
                <w:t>j</w:t>
              </w:r>
              <w:r w:rsidRPr="004B15A5">
                <w:rPr>
                  <w:rStyle w:val="Hyperlink"/>
                </w:rPr>
                <w:t>ordan.troublefield@ercot.com</w:t>
              </w:r>
            </w:hyperlink>
            <w:r>
              <w:t xml:space="preserve"> </w:t>
            </w:r>
          </w:p>
        </w:tc>
      </w:tr>
      <w:tr w:rsidR="00731488" w:rsidRPr="005370B5" w14:paraId="088B9EB7" w14:textId="77777777" w:rsidTr="00D176CF">
        <w:trPr>
          <w:cantSplit/>
          <w:trHeight w:val="432"/>
        </w:trPr>
        <w:tc>
          <w:tcPr>
            <w:tcW w:w="2880" w:type="dxa"/>
            <w:vAlign w:val="center"/>
          </w:tcPr>
          <w:p w14:paraId="3CD0DD69" w14:textId="77777777" w:rsidR="00731488" w:rsidRPr="007C199B" w:rsidRDefault="00731488" w:rsidP="00731488">
            <w:pPr>
              <w:pStyle w:val="NormalArial"/>
              <w:rPr>
                <w:b/>
              </w:rPr>
            </w:pPr>
            <w:r w:rsidRPr="007C199B">
              <w:rPr>
                <w:b/>
              </w:rPr>
              <w:t>Phone Number</w:t>
            </w:r>
          </w:p>
        </w:tc>
        <w:tc>
          <w:tcPr>
            <w:tcW w:w="7560" w:type="dxa"/>
            <w:vAlign w:val="center"/>
          </w:tcPr>
          <w:p w14:paraId="33CADCF6" w14:textId="27EDCA50" w:rsidR="00731488" w:rsidRDefault="00731488" w:rsidP="00731488">
            <w:pPr>
              <w:pStyle w:val="NormalArial"/>
            </w:pPr>
            <w:r>
              <w:t>512-248-6521</w:t>
            </w:r>
          </w:p>
        </w:tc>
      </w:tr>
    </w:tbl>
    <w:p w14:paraId="6F5481AF"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31488" w14:paraId="33ECFCA9" w14:textId="77777777" w:rsidTr="00E06262">
        <w:trPr>
          <w:trHeight w:val="350"/>
        </w:trPr>
        <w:tc>
          <w:tcPr>
            <w:tcW w:w="10440" w:type="dxa"/>
            <w:tcBorders>
              <w:bottom w:val="single" w:sz="4" w:space="0" w:color="auto"/>
            </w:tcBorders>
            <w:shd w:val="clear" w:color="auto" w:fill="FFFFFF"/>
            <w:vAlign w:val="center"/>
          </w:tcPr>
          <w:p w14:paraId="35A2719A" w14:textId="77777777" w:rsidR="00731488" w:rsidRDefault="00731488" w:rsidP="00E06262">
            <w:pPr>
              <w:pStyle w:val="Header"/>
              <w:jc w:val="center"/>
            </w:pPr>
            <w:bookmarkStart w:id="0" w:name="_Hlk191387368"/>
            <w:r>
              <w:t>Market Rules Notes</w:t>
            </w:r>
          </w:p>
        </w:tc>
      </w:tr>
    </w:tbl>
    <w:p w14:paraId="7E5C725E" w14:textId="738DBF6D" w:rsidR="00731488" w:rsidRDefault="00731488">
      <w:pPr>
        <w:tabs>
          <w:tab w:val="num" w:pos="0"/>
        </w:tabs>
        <w:rPr>
          <w:rFonts w:ascii="Arial" w:hAnsi="Arial" w:cs="Arial"/>
        </w:rPr>
      </w:pPr>
      <w:r>
        <w:rPr>
          <w:rFonts w:ascii="Arial" w:hAnsi="Arial" w:cs="Arial"/>
        </w:rPr>
        <w:t>None</w:t>
      </w:r>
    </w:p>
    <w:bookmarkEnd w:id="0"/>
    <w:p w14:paraId="18FB5E8B" w14:textId="77777777" w:rsidR="00731488" w:rsidRPr="00D56D61" w:rsidRDefault="007314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346F45B3" w14:textId="77777777" w:rsidR="0066370F" w:rsidRPr="001313B4" w:rsidRDefault="0066370F" w:rsidP="00BC2D06">
      <w:pPr>
        <w:rPr>
          <w:rFonts w:ascii="Arial" w:hAnsi="Arial" w:cs="Arial"/>
          <w:b/>
          <w:i/>
          <w:color w:val="FF0000"/>
          <w:sz w:val="22"/>
          <w:szCs w:val="22"/>
        </w:rPr>
      </w:pPr>
    </w:p>
    <w:p w14:paraId="0D0451D1" w14:textId="77777777" w:rsidR="0074497A" w:rsidRPr="00B87DFA" w:rsidRDefault="0074497A" w:rsidP="00731488">
      <w:pPr>
        <w:pStyle w:val="H2"/>
        <w:ind w:left="907" w:hanging="907"/>
      </w:pPr>
      <w:bookmarkStart w:id="1" w:name="_Toc146698958"/>
      <w:bookmarkStart w:id="2" w:name="_Toc193264782"/>
      <w:bookmarkStart w:id="3" w:name="_Toc248306800"/>
      <w:bookmarkStart w:id="4" w:name="_Toc279430293"/>
      <w:bookmarkStart w:id="5" w:name="_Toc474318637"/>
      <w:bookmarkStart w:id="6" w:name="_Toc183604015"/>
      <w:r w:rsidRPr="00B87DFA">
        <w:t>7.2</w:t>
      </w:r>
      <w:r w:rsidRPr="00B87DFA">
        <w:tab/>
        <w:t>Market Synchronization</w:t>
      </w:r>
      <w:bookmarkEnd w:id="1"/>
      <w:bookmarkEnd w:id="2"/>
      <w:bookmarkEnd w:id="3"/>
      <w:bookmarkEnd w:id="4"/>
      <w:bookmarkEnd w:id="5"/>
      <w:bookmarkEnd w:id="6"/>
    </w:p>
    <w:p w14:paraId="79C37937" w14:textId="77777777" w:rsidR="0074497A" w:rsidRDefault="0074497A" w:rsidP="0074497A">
      <w:pPr>
        <w:pStyle w:val="BodyTextNumbered"/>
      </w:pPr>
      <w:r w:rsidRPr="00B87DFA">
        <w:t>(1)</w:t>
      </w:r>
      <w:r w:rsidRPr="00B87DFA">
        <w:tab/>
        <w:t xml:space="preserve">Market synchronization issues may arise as Market Participants submit and process transactions.  </w:t>
      </w:r>
    </w:p>
    <w:p w14:paraId="5B0E3F52" w14:textId="77777777" w:rsidR="0074497A" w:rsidRPr="00EA1805" w:rsidRDefault="0074497A" w:rsidP="0074497A">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4CA00EDF" w14:textId="77777777" w:rsidR="0074497A" w:rsidRDefault="0074497A" w:rsidP="0074497A">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336751EF" w14:textId="77777777" w:rsidR="0074497A" w:rsidRPr="0054686A" w:rsidRDefault="0074497A" w:rsidP="0074497A">
      <w:pPr>
        <w:pStyle w:val="List2"/>
        <w:ind w:left="2160"/>
      </w:pPr>
      <w:r w:rsidRPr="0054686A">
        <w:t>(i)</w:t>
      </w:r>
      <w:r w:rsidRPr="0054686A">
        <w:tab/>
        <w:t>Notifies TDSPs and CRs that one or more transactions submitted the previous day were rejected due to failing the Texas Standard Electronic Transaction (TX SET) validation process.</w:t>
      </w:r>
    </w:p>
    <w:p w14:paraId="1DBF1E42" w14:textId="77777777" w:rsidR="0074497A" w:rsidRDefault="0074497A" w:rsidP="0074497A">
      <w:pPr>
        <w:pStyle w:val="List2"/>
      </w:pPr>
      <w:r w:rsidRPr="00A3714F">
        <w:t>(</w:t>
      </w:r>
      <w:r>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47F89B0C" w14:textId="77777777" w:rsidR="0074497A" w:rsidRDefault="0074497A" w:rsidP="0074497A">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276109BB" w14:textId="77777777" w:rsidR="0074497A" w:rsidRDefault="0074497A" w:rsidP="0074497A">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50BF13C3" w14:textId="49569D15" w:rsidR="0074497A" w:rsidRDefault="0074497A" w:rsidP="0074497A">
      <w:pPr>
        <w:pStyle w:val="BodyTextNumbered"/>
      </w:pPr>
      <w:r>
        <w:t>(3)</w:t>
      </w:r>
      <w:r>
        <w:tab/>
      </w:r>
      <w:r w:rsidRPr="00B87DFA">
        <w:t>ERCOT has developed MarkeTrak, an issue management tool, to help ensure that the various databases are synchronized with each other.  The ERCOT MarkeTrak system is a web-based workflow application made available to all active Market Participants with</w:t>
      </w:r>
      <w:r w:rsidR="00594792">
        <w:t xml:space="preserve"> </w:t>
      </w:r>
      <w:del w:id="7" w:author="ERCOT" w:date="2025-10-28T18:49:00Z" w16du:dateUtc="2025-10-28T23:49:00Z">
        <w:r w:rsidRPr="00B87DFA" w:rsidDel="00594792">
          <w:delText>a digital certificate</w:delText>
        </w:r>
      </w:del>
      <w:ins w:id="8" w:author="ERCOT" w:date="2025-10-28T18:49:00Z" w16du:dateUtc="2025-10-28T23:49:00Z">
        <w:r w:rsidR="00594792">
          <w:t>MIS access</w:t>
        </w:r>
      </w:ins>
      <w:r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4D660EF5" w14:textId="77777777" w:rsidR="0074497A" w:rsidRDefault="0074497A" w:rsidP="0074497A">
      <w:pPr>
        <w:pStyle w:val="BodyTextNumbered"/>
      </w:pPr>
      <w:r w:rsidRPr="00B87DFA">
        <w:lastRenderedPageBreak/>
        <w:t>(</w:t>
      </w:r>
      <w:r>
        <w:t>4</w:t>
      </w:r>
      <w:r w:rsidRPr="00B87DFA">
        <w:t>)</w:t>
      </w:r>
      <w:r w:rsidRPr="00B87DFA">
        <w:tab/>
        <w:t xml:space="preserve">All retail market transaction issues and DEV issues must be logged in the MarkeTrak system before they can be worked by ERCOT. </w:t>
      </w:r>
    </w:p>
    <w:p w14:paraId="2B998269" w14:textId="2E8471B1" w:rsidR="009A3772" w:rsidRPr="00BA2009" w:rsidRDefault="0074497A" w:rsidP="00DD41E9">
      <w:pPr>
        <w:pStyle w:val="BodyTextNumbered"/>
      </w:pPr>
      <w:r w:rsidRPr="00B87DFA">
        <w:t>(</w:t>
      </w:r>
      <w:r>
        <w:t>5</w:t>
      </w:r>
      <w:r w:rsidRPr="00B87DFA">
        <w:t>)</w:t>
      </w:r>
      <w:r w:rsidRPr="00B87DFA">
        <w:tab/>
        <w:t xml:space="preserve">Market Participants should refer to the MarkeTrak Users Guide located on the ERCOT website for guidelines on issue submission, timing, and issue resolution.  </w:t>
      </w:r>
    </w:p>
    <w:sectPr w:rsidR="009A3772" w:rsidRPr="00BA2009">
      <w:headerReference w:type="default" r:id="rId17"/>
      <w:footerReference w:type="even" r:id="rId18"/>
      <w:footerReference w:type="default" r:id="rId19"/>
      <w:footerReference w:type="firs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49EB9" w14:textId="6BEC7562" w:rsidR="00C524B7" w:rsidRDefault="00265A20">
    <w:pPr>
      <w:pStyle w:val="Footer"/>
      <w:tabs>
        <w:tab w:val="clear" w:pos="4320"/>
        <w:tab w:val="clear" w:pos="8640"/>
        <w:tab w:val="right" w:pos="9360"/>
      </w:tabs>
      <w:rPr>
        <w:rFonts w:ascii="Arial" w:hAnsi="Arial" w:cs="Arial"/>
        <w:sz w:val="18"/>
      </w:rPr>
    </w:pPr>
    <w:r>
      <w:rPr>
        <w:rFonts w:ascii="Arial" w:hAnsi="Arial" w:cs="Arial"/>
        <w:sz w:val="18"/>
      </w:rPr>
      <w:t>184</w:t>
    </w:r>
    <w:r w:rsidR="00C524B7">
      <w:rPr>
        <w:rFonts w:ascii="Arial" w:hAnsi="Arial" w:cs="Arial"/>
        <w:sz w:val="18"/>
      </w:rPr>
      <w:t>RMGRR</w:t>
    </w:r>
    <w:r w:rsidR="001F5A27">
      <w:rPr>
        <w:rFonts w:ascii="Arial" w:hAnsi="Arial" w:cs="Arial"/>
        <w:sz w:val="18"/>
      </w:rPr>
      <w:t>-01</w:t>
    </w:r>
    <w:r w:rsidR="00C524B7">
      <w:rPr>
        <w:rFonts w:ascii="Arial" w:hAnsi="Arial" w:cs="Arial"/>
        <w:sz w:val="18"/>
      </w:rPr>
      <w:t xml:space="preserve"> </w:t>
    </w:r>
    <w:r w:rsidR="001F5A27">
      <w:rPr>
        <w:rFonts w:ascii="Arial" w:hAnsi="Arial" w:cs="Arial"/>
        <w:sz w:val="18"/>
      </w:rPr>
      <w:t>Related to NPRR</w:t>
    </w:r>
    <w:r>
      <w:rPr>
        <w:rFonts w:ascii="Arial" w:hAnsi="Arial" w:cs="Arial"/>
        <w:sz w:val="18"/>
      </w:rPr>
      <w:t>1306</w:t>
    </w:r>
    <w:r w:rsidR="001F5A27">
      <w:rPr>
        <w:rFonts w:ascii="Arial" w:hAnsi="Arial" w:cs="Arial"/>
        <w:sz w:val="18"/>
      </w:rPr>
      <w:t xml:space="preserve">, </w:t>
    </w:r>
    <w:r w:rsidR="006D2EEA" w:rsidRPr="006D2EEA">
      <w:rPr>
        <w:rFonts w:ascii="Arial" w:hAnsi="Arial" w:cs="Arial"/>
        <w:sz w:val="18"/>
      </w:rPr>
      <w:t>Removal of Digital Certificate References for Market Participants with ERCOT MIS Access</w:t>
    </w:r>
    <w:r w:rsidR="00C524B7">
      <w:rPr>
        <w:rFonts w:ascii="Arial" w:hAnsi="Arial" w:cs="Arial"/>
        <w:sz w:val="18"/>
      </w:rPr>
      <w:t xml:space="preserve"> </w:t>
    </w:r>
    <w:r w:rsidR="00C1165E">
      <w:rPr>
        <w:rFonts w:ascii="Arial" w:hAnsi="Arial" w:cs="Arial"/>
        <w:sz w:val="18"/>
      </w:rPr>
      <w:t>10</w:t>
    </w:r>
    <w:r>
      <w:rPr>
        <w:rFonts w:ascii="Arial" w:hAnsi="Arial" w:cs="Arial"/>
        <w:sz w:val="18"/>
      </w:rPr>
      <w:t>28</w:t>
    </w:r>
    <w:r w:rsidR="001F5A27">
      <w:rPr>
        <w:rFonts w:ascii="Arial" w:hAnsi="Arial" w:cs="Arial"/>
        <w:sz w:val="18"/>
      </w:rPr>
      <w:t>25</w:t>
    </w:r>
    <w:r w:rsidR="00C524B7">
      <w:rPr>
        <w:rFonts w:ascii="Arial" w:hAnsi="Arial" w:cs="Arial"/>
        <w:sz w:val="18"/>
      </w:rPr>
      <w:tab/>
      <w:t>Pa</w:t>
    </w:r>
    <w:r w:rsidR="00C524B7" w:rsidRPr="00412DCA">
      <w:rPr>
        <w:rFonts w:ascii="Arial" w:hAnsi="Arial" w:cs="Arial"/>
        <w:sz w:val="18"/>
      </w:rPr>
      <w:t xml:space="preserve">ge </w:t>
    </w:r>
    <w:r w:rsidR="00C524B7" w:rsidRPr="00412DCA">
      <w:rPr>
        <w:rFonts w:ascii="Arial" w:hAnsi="Arial" w:cs="Arial"/>
        <w:sz w:val="18"/>
      </w:rPr>
      <w:fldChar w:fldCharType="begin"/>
    </w:r>
    <w:r w:rsidR="00C524B7" w:rsidRPr="00412DCA">
      <w:rPr>
        <w:rFonts w:ascii="Arial" w:hAnsi="Arial" w:cs="Arial"/>
        <w:sz w:val="18"/>
      </w:rPr>
      <w:instrText xml:space="preserve"> PAGE </w:instrText>
    </w:r>
    <w:r w:rsidR="00C524B7" w:rsidRPr="00412DCA">
      <w:rPr>
        <w:rFonts w:ascii="Arial" w:hAnsi="Arial" w:cs="Arial"/>
        <w:sz w:val="18"/>
      </w:rPr>
      <w:fldChar w:fldCharType="separate"/>
    </w:r>
    <w:r w:rsidR="00C00EA4">
      <w:rPr>
        <w:rFonts w:ascii="Arial" w:hAnsi="Arial" w:cs="Arial"/>
        <w:noProof/>
        <w:sz w:val="18"/>
      </w:rPr>
      <w:t>1</w:t>
    </w:r>
    <w:r w:rsidR="00C524B7" w:rsidRPr="00412DCA">
      <w:rPr>
        <w:rFonts w:ascii="Arial" w:hAnsi="Arial" w:cs="Arial"/>
        <w:sz w:val="18"/>
      </w:rPr>
      <w:fldChar w:fldCharType="end"/>
    </w:r>
    <w:r w:rsidR="00C524B7" w:rsidRPr="00412DCA">
      <w:rPr>
        <w:rFonts w:ascii="Arial" w:hAnsi="Arial" w:cs="Arial"/>
        <w:sz w:val="18"/>
      </w:rPr>
      <w:t xml:space="preserve"> of </w:t>
    </w:r>
    <w:r w:rsidR="00C524B7" w:rsidRPr="00412DCA">
      <w:rPr>
        <w:rFonts w:ascii="Arial" w:hAnsi="Arial" w:cs="Arial"/>
        <w:sz w:val="18"/>
      </w:rPr>
      <w:fldChar w:fldCharType="begin"/>
    </w:r>
    <w:r w:rsidR="00C524B7" w:rsidRPr="00412DCA">
      <w:rPr>
        <w:rFonts w:ascii="Arial" w:hAnsi="Arial" w:cs="Arial"/>
        <w:sz w:val="18"/>
      </w:rPr>
      <w:instrText xml:space="preserve"> NUMPAGES </w:instrText>
    </w:r>
    <w:r w:rsidR="00C524B7" w:rsidRPr="00412DCA">
      <w:rPr>
        <w:rFonts w:ascii="Arial" w:hAnsi="Arial" w:cs="Arial"/>
        <w:sz w:val="18"/>
      </w:rPr>
      <w:fldChar w:fldCharType="separate"/>
    </w:r>
    <w:r w:rsidR="00C00EA4">
      <w:rPr>
        <w:rFonts w:ascii="Arial" w:hAnsi="Arial" w:cs="Arial"/>
        <w:noProof/>
        <w:sz w:val="18"/>
      </w:rPr>
      <w:t>2</w:t>
    </w:r>
    <w:r w:rsidR="00C524B7"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F6A5B" w14:textId="77777777" w:rsidR="00C524B7" w:rsidRDefault="00C524B7" w:rsidP="00C00EA4">
    <w:pPr>
      <w:pStyle w:val="Header"/>
      <w:jc w:val="center"/>
      <w:rPr>
        <w:sz w:val="32"/>
      </w:rPr>
    </w:pPr>
    <w:r>
      <w:rPr>
        <w:sz w:val="32"/>
      </w:rPr>
      <w:t>Retail Market Guide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71649144">
    <w:abstractNumId w:val="0"/>
  </w:num>
  <w:num w:numId="2" w16cid:durableId="773938840">
    <w:abstractNumId w:val="10"/>
  </w:num>
  <w:num w:numId="3" w16cid:durableId="1082069812">
    <w:abstractNumId w:val="11"/>
  </w:num>
  <w:num w:numId="4" w16cid:durableId="245379189">
    <w:abstractNumId w:val="1"/>
  </w:num>
  <w:num w:numId="5" w16cid:durableId="1553729833">
    <w:abstractNumId w:val="6"/>
  </w:num>
  <w:num w:numId="6" w16cid:durableId="436146424">
    <w:abstractNumId w:val="6"/>
  </w:num>
  <w:num w:numId="7" w16cid:durableId="859509378">
    <w:abstractNumId w:val="6"/>
  </w:num>
  <w:num w:numId="8" w16cid:durableId="1547792606">
    <w:abstractNumId w:val="6"/>
  </w:num>
  <w:num w:numId="9" w16cid:durableId="542525037">
    <w:abstractNumId w:val="6"/>
  </w:num>
  <w:num w:numId="10" w16cid:durableId="2003504889">
    <w:abstractNumId w:val="6"/>
  </w:num>
  <w:num w:numId="11" w16cid:durableId="110782195">
    <w:abstractNumId w:val="6"/>
  </w:num>
  <w:num w:numId="12" w16cid:durableId="1235552395">
    <w:abstractNumId w:val="6"/>
  </w:num>
  <w:num w:numId="13" w16cid:durableId="1426151468">
    <w:abstractNumId w:val="6"/>
  </w:num>
  <w:num w:numId="14" w16cid:durableId="2064669552">
    <w:abstractNumId w:val="3"/>
  </w:num>
  <w:num w:numId="15" w16cid:durableId="2021810177">
    <w:abstractNumId w:val="5"/>
  </w:num>
  <w:num w:numId="16" w16cid:durableId="613487772">
    <w:abstractNumId w:val="8"/>
  </w:num>
  <w:num w:numId="17" w16cid:durableId="1349675745">
    <w:abstractNumId w:val="9"/>
  </w:num>
  <w:num w:numId="18" w16cid:durableId="404885453">
    <w:abstractNumId w:val="4"/>
  </w:num>
  <w:num w:numId="19" w16cid:durableId="1511144426">
    <w:abstractNumId w:val="7"/>
  </w:num>
  <w:num w:numId="20" w16cid:durableId="2329178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A31F0"/>
    <w:rsid w:val="000A7208"/>
    <w:rsid w:val="000C145F"/>
    <w:rsid w:val="000D1AEB"/>
    <w:rsid w:val="000D3BEA"/>
    <w:rsid w:val="000D3E64"/>
    <w:rsid w:val="000F13C5"/>
    <w:rsid w:val="00105A36"/>
    <w:rsid w:val="001313B4"/>
    <w:rsid w:val="0014546D"/>
    <w:rsid w:val="001500D9"/>
    <w:rsid w:val="00156DB7"/>
    <w:rsid w:val="00157228"/>
    <w:rsid w:val="00160C3C"/>
    <w:rsid w:val="0017783C"/>
    <w:rsid w:val="0019314C"/>
    <w:rsid w:val="001F38F0"/>
    <w:rsid w:val="001F5A27"/>
    <w:rsid w:val="0023444B"/>
    <w:rsid w:val="00237430"/>
    <w:rsid w:val="00240FD2"/>
    <w:rsid w:val="00265A20"/>
    <w:rsid w:val="0026799C"/>
    <w:rsid w:val="00276A99"/>
    <w:rsid w:val="00286AD9"/>
    <w:rsid w:val="002966F3"/>
    <w:rsid w:val="002B69F3"/>
    <w:rsid w:val="002B763A"/>
    <w:rsid w:val="002C305A"/>
    <w:rsid w:val="002D382A"/>
    <w:rsid w:val="002E052F"/>
    <w:rsid w:val="002E6DDD"/>
    <w:rsid w:val="002F1EDD"/>
    <w:rsid w:val="003013F2"/>
    <w:rsid w:val="0030232A"/>
    <w:rsid w:val="0030694A"/>
    <w:rsid w:val="003069F4"/>
    <w:rsid w:val="00360920"/>
    <w:rsid w:val="00371E53"/>
    <w:rsid w:val="00384709"/>
    <w:rsid w:val="00386C35"/>
    <w:rsid w:val="003A3D77"/>
    <w:rsid w:val="003B5AED"/>
    <w:rsid w:val="003C6B7B"/>
    <w:rsid w:val="004135BD"/>
    <w:rsid w:val="004302A4"/>
    <w:rsid w:val="00445891"/>
    <w:rsid w:val="004463BA"/>
    <w:rsid w:val="004822D4"/>
    <w:rsid w:val="0049290B"/>
    <w:rsid w:val="004A4451"/>
    <w:rsid w:val="004D3958"/>
    <w:rsid w:val="005008DF"/>
    <w:rsid w:val="005045D0"/>
    <w:rsid w:val="00532D0D"/>
    <w:rsid w:val="00534C6C"/>
    <w:rsid w:val="005841C0"/>
    <w:rsid w:val="0059260F"/>
    <w:rsid w:val="00593DB0"/>
    <w:rsid w:val="00594792"/>
    <w:rsid w:val="005E5074"/>
    <w:rsid w:val="00612E4F"/>
    <w:rsid w:val="00615D5E"/>
    <w:rsid w:val="00622E99"/>
    <w:rsid w:val="00625E5D"/>
    <w:rsid w:val="0064142C"/>
    <w:rsid w:val="0066370F"/>
    <w:rsid w:val="006716FA"/>
    <w:rsid w:val="00672A82"/>
    <w:rsid w:val="00683D40"/>
    <w:rsid w:val="00694309"/>
    <w:rsid w:val="006A0784"/>
    <w:rsid w:val="006A5CC0"/>
    <w:rsid w:val="006A697B"/>
    <w:rsid w:val="006B4DDE"/>
    <w:rsid w:val="006D2EEA"/>
    <w:rsid w:val="006D548A"/>
    <w:rsid w:val="00731488"/>
    <w:rsid w:val="00743968"/>
    <w:rsid w:val="0074497A"/>
    <w:rsid w:val="00785415"/>
    <w:rsid w:val="00791CB9"/>
    <w:rsid w:val="00793130"/>
    <w:rsid w:val="007B3233"/>
    <w:rsid w:val="007B5A42"/>
    <w:rsid w:val="007C199B"/>
    <w:rsid w:val="007D3073"/>
    <w:rsid w:val="007D64B9"/>
    <w:rsid w:val="007D72D4"/>
    <w:rsid w:val="007E0452"/>
    <w:rsid w:val="007F6065"/>
    <w:rsid w:val="00801938"/>
    <w:rsid w:val="008070C0"/>
    <w:rsid w:val="00811C12"/>
    <w:rsid w:val="00845778"/>
    <w:rsid w:val="00887184"/>
    <w:rsid w:val="00887E28"/>
    <w:rsid w:val="008D4CC7"/>
    <w:rsid w:val="008D5C3A"/>
    <w:rsid w:val="008E6DA2"/>
    <w:rsid w:val="00907B1E"/>
    <w:rsid w:val="00943AFD"/>
    <w:rsid w:val="0096395A"/>
    <w:rsid w:val="00963A51"/>
    <w:rsid w:val="00983B6E"/>
    <w:rsid w:val="009936F8"/>
    <w:rsid w:val="009A3772"/>
    <w:rsid w:val="009D17F0"/>
    <w:rsid w:val="009D4206"/>
    <w:rsid w:val="00A42796"/>
    <w:rsid w:val="00A5311D"/>
    <w:rsid w:val="00A75359"/>
    <w:rsid w:val="00A977E3"/>
    <w:rsid w:val="00AD23E8"/>
    <w:rsid w:val="00AD3B58"/>
    <w:rsid w:val="00AF56C6"/>
    <w:rsid w:val="00B032E8"/>
    <w:rsid w:val="00B179AC"/>
    <w:rsid w:val="00B57F96"/>
    <w:rsid w:val="00B67892"/>
    <w:rsid w:val="00BA4D33"/>
    <w:rsid w:val="00BC2D06"/>
    <w:rsid w:val="00BC5929"/>
    <w:rsid w:val="00BE2ECA"/>
    <w:rsid w:val="00C00EA4"/>
    <w:rsid w:val="00C1165E"/>
    <w:rsid w:val="00C524B7"/>
    <w:rsid w:val="00C62580"/>
    <w:rsid w:val="00C744EB"/>
    <w:rsid w:val="00C90702"/>
    <w:rsid w:val="00C917FF"/>
    <w:rsid w:val="00C9766A"/>
    <w:rsid w:val="00CA3993"/>
    <w:rsid w:val="00CC4F39"/>
    <w:rsid w:val="00CD544C"/>
    <w:rsid w:val="00CE7E37"/>
    <w:rsid w:val="00CF4256"/>
    <w:rsid w:val="00D04FE8"/>
    <w:rsid w:val="00D176CF"/>
    <w:rsid w:val="00D2689A"/>
    <w:rsid w:val="00D271E3"/>
    <w:rsid w:val="00D47A80"/>
    <w:rsid w:val="00D85807"/>
    <w:rsid w:val="00D87349"/>
    <w:rsid w:val="00D91EE9"/>
    <w:rsid w:val="00D97220"/>
    <w:rsid w:val="00DD41E9"/>
    <w:rsid w:val="00E14D47"/>
    <w:rsid w:val="00E1641C"/>
    <w:rsid w:val="00E26708"/>
    <w:rsid w:val="00E31CB6"/>
    <w:rsid w:val="00E34958"/>
    <w:rsid w:val="00E37AB0"/>
    <w:rsid w:val="00E71C39"/>
    <w:rsid w:val="00E93FBA"/>
    <w:rsid w:val="00EA2D5D"/>
    <w:rsid w:val="00EA56E6"/>
    <w:rsid w:val="00EC335F"/>
    <w:rsid w:val="00EC48FB"/>
    <w:rsid w:val="00EF232A"/>
    <w:rsid w:val="00EF30BB"/>
    <w:rsid w:val="00F05A69"/>
    <w:rsid w:val="00F43FFD"/>
    <w:rsid w:val="00F44236"/>
    <w:rsid w:val="00F52517"/>
    <w:rsid w:val="00F6794E"/>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74497A"/>
    <w:pPr>
      <w:ind w:left="720" w:hanging="720"/>
    </w:pPr>
    <w:rPr>
      <w:iCs/>
      <w:szCs w:val="20"/>
      <w:lang w:val="x-none" w:eastAsia="x-none"/>
    </w:rPr>
  </w:style>
  <w:style w:type="character" w:customStyle="1" w:styleId="H2Char">
    <w:name w:val="H2 Char"/>
    <w:link w:val="H2"/>
    <w:rsid w:val="0074497A"/>
    <w:rPr>
      <w:b/>
      <w:sz w:val="24"/>
    </w:rPr>
  </w:style>
  <w:style w:type="character" w:customStyle="1" w:styleId="BodyTextNumberedChar1">
    <w:name w:val="Body Text Numbered Char1"/>
    <w:link w:val="BodyTextNumbered"/>
    <w:rsid w:val="0074497A"/>
    <w:rPr>
      <w:iCs/>
      <w:sz w:val="24"/>
      <w:lang w:val="x-none" w:eastAsia="x-none"/>
    </w:rPr>
  </w:style>
  <w:style w:type="character" w:customStyle="1" w:styleId="List2Char">
    <w:name w:val="List 2 Char"/>
    <w:aliases w:val=" Char2 Char1"/>
    <w:link w:val="List2"/>
    <w:rsid w:val="0074497A"/>
    <w:rPr>
      <w:sz w:val="24"/>
    </w:rPr>
  </w:style>
  <w:style w:type="character" w:styleId="UnresolvedMention">
    <w:name w:val="Unresolved Mention"/>
    <w:basedOn w:val="DefaultParagraphFont"/>
    <w:uiPriority w:val="99"/>
    <w:semiHidden/>
    <w:unhideWhenUsed/>
    <w:rsid w:val="00731488"/>
    <w:rPr>
      <w:color w:val="605E5C"/>
      <w:shd w:val="clear" w:color="auto" w:fill="E1DFDD"/>
    </w:rPr>
  </w:style>
  <w:style w:type="character" w:customStyle="1" w:styleId="HeaderChar">
    <w:name w:val="Header Char"/>
    <w:link w:val="Header"/>
    <w:rsid w:val="0073148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84" TargetMode="Externa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jordan.troublefield@ercot.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katherine.gross@ercot.com" TargetMode="External"/><Relationship Id="rId23"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nicholas.jessett@ercot.com"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936</Words>
  <Characters>5433</Characters>
  <Application>Microsoft Office Word</Application>
  <DocSecurity>0</DocSecurity>
  <Lines>493</Lines>
  <Paragraphs>335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6034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Elizabeth Morales</cp:lastModifiedBy>
  <cp:revision>2</cp:revision>
  <cp:lastPrinted>2013-11-15T22:11:00Z</cp:lastPrinted>
  <dcterms:created xsi:type="dcterms:W3CDTF">2026-01-05T19:36:00Z</dcterms:created>
  <dcterms:modified xsi:type="dcterms:W3CDTF">2026-01-05T19:36:00Z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2023-12-27T21:42:04Z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88269908-a057-4aed-bb05-3e3c35b3fa66</vt:lpwstr>
  </property>
  <property fmtid="{D5CDD505-2E9C-101B-9397-08002B2CF9AE}" pid="8" name="MSIP_Label_7084cbda-52b8-46fb-a7b7-cb5bd465ed85_ContentBits">
    <vt:lpwstr>0</vt:lpwstr>
  </property>
</Properties>
</file>